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0049" w14:textId="2EAE1E13" w:rsidR="00994EBD" w:rsidRDefault="00994EBD">
      <w:pPr>
        <w:rPr>
          <w:rFonts w:asciiTheme="majorEastAsia" w:eastAsiaTheme="majorEastAsia" w:hAnsiTheme="majorEastAsia"/>
          <w:sz w:val="24"/>
        </w:rPr>
      </w:pPr>
    </w:p>
    <w:p w14:paraId="3D84A577" w14:textId="77777777" w:rsidR="00382ACE" w:rsidRDefault="00382ACE">
      <w:pPr>
        <w:rPr>
          <w:sz w:val="24"/>
        </w:rPr>
      </w:pPr>
    </w:p>
    <w:p w14:paraId="2B90B11C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14:paraId="68E748AD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14:paraId="0BDBF5F5" w14:textId="77777777" w:rsidR="004615E3" w:rsidRDefault="004615E3">
      <w:pPr>
        <w:rPr>
          <w:sz w:val="24"/>
        </w:rPr>
      </w:pPr>
    </w:p>
    <w:p w14:paraId="10777B11" w14:textId="77777777"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</w:t>
      </w:r>
      <w:bookmarkStart w:id="0" w:name="_GoBack"/>
      <w:bookmarkEnd w:id="0"/>
      <w:r w:rsidR="00994EBD" w:rsidRPr="00CC12A7">
        <w:rPr>
          <w:rFonts w:asciiTheme="majorEastAsia" w:eastAsiaTheme="majorEastAsia" w:hAnsiTheme="majorEastAsia" w:hint="eastAsia"/>
          <w:sz w:val="32"/>
        </w:rPr>
        <w:t>類目録</w:t>
      </w:r>
    </w:p>
    <w:p w14:paraId="52B90474" w14:textId="77777777" w:rsidR="004615E3" w:rsidRPr="004615E3" w:rsidRDefault="004615E3">
      <w:pPr>
        <w:rPr>
          <w:sz w:val="24"/>
        </w:rPr>
      </w:pPr>
    </w:p>
    <w:p w14:paraId="1EECC8B5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</w:t>
      </w:r>
      <w:r w:rsidR="00E85DAA">
        <w:rPr>
          <w:rFonts w:hint="eastAsia"/>
          <w:sz w:val="24"/>
          <w:szCs w:val="24"/>
        </w:rPr>
        <w:t>看護</w:t>
      </w:r>
      <w:r w:rsidRPr="00994EBD">
        <w:rPr>
          <w:rFonts w:hint="eastAsia"/>
          <w:sz w:val="24"/>
          <w:szCs w:val="24"/>
        </w:rPr>
        <w:t>学</w:t>
      </w:r>
      <w:r w:rsidR="008D42CE">
        <w:rPr>
          <w:rFonts w:hint="eastAsia"/>
          <w:sz w:val="24"/>
          <w:szCs w:val="24"/>
        </w:rPr>
        <w:t>科精神看護学</w:t>
      </w:r>
      <w:r w:rsidR="00E85DAA">
        <w:rPr>
          <w:rFonts w:hint="eastAsia"/>
          <w:sz w:val="24"/>
          <w:szCs w:val="24"/>
        </w:rPr>
        <w:t>教授</w:t>
      </w:r>
      <w:r w:rsidRPr="00994EBD">
        <w:rPr>
          <w:rFonts w:hint="eastAsia"/>
          <w:sz w:val="24"/>
          <w:szCs w:val="24"/>
        </w:rPr>
        <w:t>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14:paraId="7CDC972D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14:paraId="35A087DE" w14:textId="77777777" w:rsidR="004615E3" w:rsidRPr="004615E3" w:rsidRDefault="004615E3">
      <w:pPr>
        <w:rPr>
          <w:sz w:val="24"/>
          <w:szCs w:val="24"/>
        </w:rPr>
      </w:pPr>
    </w:p>
    <w:p w14:paraId="6A89267D" w14:textId="69643AED"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A74D26">
        <w:rPr>
          <w:rFonts w:hint="eastAsia"/>
          <w:sz w:val="28"/>
          <w:szCs w:val="24"/>
        </w:rPr>
        <w:t>3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14:paraId="2A967742" w14:textId="77777777"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14:paraId="66FED1FD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969DD64" w14:textId="77777777"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1D5F2AEF" w14:textId="77777777" w:rsidR="004615E3" w:rsidRDefault="004615E3" w:rsidP="00D1371A">
            <w:pPr>
              <w:spacing w:line="360" w:lineRule="auto"/>
            </w:pPr>
          </w:p>
        </w:tc>
      </w:tr>
      <w:tr w:rsidR="004615E3" w14:paraId="740B22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58CAB578" w14:textId="77777777"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73A09F45" w14:textId="77777777" w:rsidR="004615E3" w:rsidRDefault="004615E3" w:rsidP="00D1371A">
            <w:pPr>
              <w:spacing w:line="360" w:lineRule="auto"/>
              <w:jc w:val="left"/>
            </w:pPr>
          </w:p>
        </w:tc>
      </w:tr>
      <w:tr w:rsidR="004615E3" w14:paraId="1E7BED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A406C1F" w14:textId="77777777"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4480DBC5" w14:textId="77777777"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14:paraId="135BFE9F" w14:textId="77777777" w:rsidR="00C57556" w:rsidRDefault="00C57556">
      <w:pPr>
        <w:rPr>
          <w:sz w:val="24"/>
        </w:rPr>
      </w:pPr>
    </w:p>
    <w:p w14:paraId="4B43CB84" w14:textId="77777777" w:rsidR="00CC12A7" w:rsidRPr="00CC12A7" w:rsidRDefault="00CC12A7">
      <w:pPr>
        <w:rPr>
          <w:sz w:val="24"/>
        </w:rPr>
      </w:pPr>
    </w:p>
    <w:p w14:paraId="02E351CF" w14:textId="77777777"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520"/>
        <w:gridCol w:w="2365"/>
      </w:tblGrid>
      <w:tr w:rsidR="00D1371A" w:rsidRPr="00D1371A" w14:paraId="549237ED" w14:textId="77777777" w:rsidTr="001B00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5C63748" w14:textId="77777777"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520" w:type="dxa"/>
          </w:tcPr>
          <w:p w14:paraId="0043B122" w14:textId="77777777"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</w:t>
            </w:r>
            <w:bookmarkStart w:id="2" w:name="_Hlk137212376"/>
            <w:r w:rsidRPr="00D1371A">
              <w:rPr>
                <w:rFonts w:hint="eastAsia"/>
                <w:b w:val="0"/>
                <w:sz w:val="24"/>
              </w:rPr>
              <w:t>誓約書及び</w:t>
            </w:r>
            <w:bookmarkEnd w:id="2"/>
            <w:r w:rsidRPr="00D1371A">
              <w:rPr>
                <w:rFonts w:hint="eastAsia"/>
                <w:b w:val="0"/>
                <w:sz w:val="24"/>
              </w:rPr>
              <w:t>提出書類目録</w:t>
            </w:r>
          </w:p>
        </w:tc>
        <w:tc>
          <w:tcPr>
            <w:tcW w:w="2365" w:type="dxa"/>
          </w:tcPr>
          <w:p w14:paraId="3FEF2604" w14:textId="77777777" w:rsidR="00C60C9D" w:rsidRPr="00C60C9D" w:rsidRDefault="00D1371A" w:rsidP="001B00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14:paraId="1793C7BD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8786A79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520" w:type="dxa"/>
          </w:tcPr>
          <w:p w14:paraId="0E99629A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365" w:type="dxa"/>
          </w:tcPr>
          <w:p w14:paraId="2D685BBA" w14:textId="2ED65370" w:rsidR="00D1371A" w:rsidRPr="00D1371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D1371A" w:rsidRPr="00D1371A" w14:paraId="3395991A" w14:textId="77777777" w:rsidTr="001B00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B6256FC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520" w:type="dxa"/>
          </w:tcPr>
          <w:p w14:paraId="26AFB34D" w14:textId="1AFF2C12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4D270A">
              <w:rPr>
                <w:rFonts w:hint="eastAsia"/>
                <w:sz w:val="24"/>
              </w:rPr>
              <w:t>教育の実績と抱負ほか</w:t>
            </w:r>
          </w:p>
        </w:tc>
        <w:tc>
          <w:tcPr>
            <w:tcW w:w="2365" w:type="dxa"/>
          </w:tcPr>
          <w:p w14:paraId="3D7E5BD4" w14:textId="6F4BCC72" w:rsidR="00D1371A" w:rsidRPr="00D1371A" w:rsidRDefault="00D1371A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D1371A" w:rsidRPr="00D1371A" w14:paraId="7B515247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D1F400F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520" w:type="dxa"/>
          </w:tcPr>
          <w:p w14:paraId="02E9291D" w14:textId="77679974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4D270A" w:rsidRPr="001B00B0">
              <w:rPr>
                <w:rFonts w:hint="eastAsia"/>
                <w:sz w:val="24"/>
              </w:rPr>
              <w:t>教育研究業績書</w:t>
            </w:r>
          </w:p>
        </w:tc>
        <w:tc>
          <w:tcPr>
            <w:tcW w:w="2365" w:type="dxa"/>
          </w:tcPr>
          <w:p w14:paraId="45DAF0B6" w14:textId="49EF2CAC" w:rsidR="00D1371A" w:rsidRPr="00D1371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22611E" w:rsidRPr="00D1371A" w14:paraId="2B45A19E" w14:textId="77777777" w:rsidTr="00D40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AF0B7A4" w14:textId="77777777" w:rsidR="0022611E" w:rsidRPr="00D1371A" w:rsidRDefault="0022611E" w:rsidP="00D4038A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>
              <w:rPr>
                <w:rFonts w:hint="eastAsia"/>
                <w:b w:val="0"/>
                <w:sz w:val="24"/>
              </w:rPr>
              <w:t>５</w:t>
            </w:r>
          </w:p>
        </w:tc>
        <w:tc>
          <w:tcPr>
            <w:tcW w:w="6520" w:type="dxa"/>
          </w:tcPr>
          <w:p w14:paraId="4FC1C0DB" w14:textId="7AD13C8C" w:rsidR="0022611E" w:rsidRPr="00D1371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>
              <w:rPr>
                <w:rFonts w:hint="eastAsia"/>
                <w:sz w:val="24"/>
              </w:rPr>
              <w:t>５</w:t>
            </w:r>
            <w:r w:rsidRPr="00D1371A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主要論文等５編の要約</w:t>
            </w:r>
          </w:p>
        </w:tc>
        <w:tc>
          <w:tcPr>
            <w:tcW w:w="2365" w:type="dxa"/>
          </w:tcPr>
          <w:p w14:paraId="571066D3" w14:textId="77777777" w:rsidR="0022611E" w:rsidRPr="00D1371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865AC2" w:rsidRPr="00D1371A" w14:paraId="54E7F2C7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16E90F6" w14:textId="2B645925"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22611E">
              <w:rPr>
                <w:rFonts w:hint="eastAsia"/>
                <w:b w:val="0"/>
                <w:sz w:val="24"/>
              </w:rPr>
              <w:t>６</w:t>
            </w:r>
          </w:p>
        </w:tc>
        <w:tc>
          <w:tcPr>
            <w:tcW w:w="6520" w:type="dxa"/>
          </w:tcPr>
          <w:p w14:paraId="39BC2255" w14:textId="77B6F391" w:rsidR="00865AC2" w:rsidRPr="00D1371A" w:rsidRDefault="00E85DAA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22611E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</w:t>
            </w:r>
            <w:r w:rsidR="004D270A" w:rsidRPr="004D270A">
              <w:rPr>
                <w:rFonts w:hint="eastAsia"/>
                <w:sz w:val="24"/>
              </w:rPr>
              <w:t>科学研究費等外部研究助成取得実績</w:t>
            </w:r>
          </w:p>
        </w:tc>
        <w:tc>
          <w:tcPr>
            <w:tcW w:w="2365" w:type="dxa"/>
          </w:tcPr>
          <w:p w14:paraId="017DDF30" w14:textId="2701BB04" w:rsidR="00865AC2" w:rsidRPr="00D1371A" w:rsidRDefault="00E85DA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1B00B0" w:rsidRPr="00D1371A" w14:paraId="4B671083" w14:textId="77777777" w:rsidTr="001B00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1599AED" w14:textId="48B5ECAF" w:rsidR="001B00B0" w:rsidRPr="00F55E53" w:rsidRDefault="001B00B0" w:rsidP="001B00B0">
            <w:pPr>
              <w:rPr>
                <w:b w:val="0"/>
                <w:sz w:val="24"/>
              </w:rPr>
            </w:pPr>
            <w:r w:rsidRPr="00F55E53">
              <w:rPr>
                <w:rFonts w:hint="eastAsia"/>
                <w:b w:val="0"/>
                <w:sz w:val="24"/>
              </w:rPr>
              <w:t xml:space="preserve">　</w:t>
            </w:r>
            <w:r w:rsidR="0022611E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520" w:type="dxa"/>
          </w:tcPr>
          <w:p w14:paraId="45996B36" w14:textId="77777777" w:rsidR="001B00B0" w:rsidRPr="00D1371A" w:rsidRDefault="001B00B0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</w:t>
            </w:r>
            <w:r>
              <w:rPr>
                <w:rFonts w:hint="eastAsia"/>
                <w:sz w:val="24"/>
              </w:rPr>
              <w:t>5</w:t>
            </w:r>
            <w:r w:rsidRPr="00D1371A">
              <w:rPr>
                <w:rFonts w:hint="eastAsia"/>
                <w:sz w:val="24"/>
              </w:rPr>
              <w:t>編）</w:t>
            </w:r>
          </w:p>
        </w:tc>
        <w:tc>
          <w:tcPr>
            <w:tcW w:w="2365" w:type="dxa"/>
          </w:tcPr>
          <w:p w14:paraId="29B2CCC9" w14:textId="77777777" w:rsidR="001B00B0" w:rsidRPr="00D1371A" w:rsidRDefault="001B00B0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>
              <w:rPr>
                <w:rFonts w:hint="eastAsia"/>
                <w:sz w:val="24"/>
              </w:rPr>
              <w:t>15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1B00B0" w:rsidRPr="00D1371A" w14:paraId="51F00EE8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BF15518" w14:textId="470B6E88" w:rsidR="001B00B0" w:rsidRPr="00F55E53" w:rsidRDefault="00F55E53" w:rsidP="00F55E53">
            <w:pPr>
              <w:rPr>
                <w:b w:val="0"/>
                <w:bCs w:val="0"/>
                <w:sz w:val="24"/>
              </w:rPr>
            </w:pPr>
            <w:r w:rsidRPr="00F55E53">
              <w:rPr>
                <w:rFonts w:hint="eastAsia"/>
                <w:b w:val="0"/>
                <w:sz w:val="24"/>
              </w:rPr>
              <w:t xml:space="preserve">　</w:t>
            </w:r>
            <w:r w:rsidR="0022611E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520" w:type="dxa"/>
          </w:tcPr>
          <w:p w14:paraId="045A5BF4" w14:textId="0D158217" w:rsidR="001B00B0" w:rsidRPr="00D1371A" w:rsidRDefault="001B00B0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  <w:r w:rsidR="00A40B3C">
              <w:rPr>
                <w:rFonts w:hint="eastAsia"/>
                <w:sz w:val="24"/>
              </w:rPr>
              <w:t>（指定様式なし）</w:t>
            </w:r>
          </w:p>
        </w:tc>
        <w:tc>
          <w:tcPr>
            <w:tcW w:w="2365" w:type="dxa"/>
          </w:tcPr>
          <w:p w14:paraId="19865824" w14:textId="151CC6CC" w:rsidR="001B00B0" w:rsidRPr="00D1371A" w:rsidRDefault="001B00B0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>（厳封）</w:t>
            </w:r>
          </w:p>
        </w:tc>
      </w:tr>
      <w:bookmarkEnd w:id="1"/>
    </w:tbl>
    <w:p w14:paraId="0178AC1B" w14:textId="77777777" w:rsidR="00994EBD" w:rsidRPr="00C60C9D" w:rsidRDefault="00994EBD">
      <w:pPr>
        <w:rPr>
          <w:sz w:val="24"/>
        </w:rPr>
      </w:pPr>
    </w:p>
    <w:sectPr w:rsidR="00994EBD" w:rsidRPr="00C60C9D" w:rsidSect="00CC12A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2E969" w14:textId="77777777" w:rsidR="00201985" w:rsidRDefault="00201985" w:rsidP="004615E3">
      <w:r>
        <w:separator/>
      </w:r>
    </w:p>
  </w:endnote>
  <w:endnote w:type="continuationSeparator" w:id="0">
    <w:p w14:paraId="0B6D150F" w14:textId="77777777" w:rsidR="00201985" w:rsidRDefault="00201985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8B435" w14:textId="77777777" w:rsidR="00201985" w:rsidRDefault="00201985" w:rsidP="004615E3">
      <w:r>
        <w:separator/>
      </w:r>
    </w:p>
  </w:footnote>
  <w:footnote w:type="continuationSeparator" w:id="0">
    <w:p w14:paraId="1D6C8EED" w14:textId="77777777" w:rsidR="00201985" w:rsidRDefault="00201985" w:rsidP="0046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03265" w14:textId="4B87BE86" w:rsidR="00865A68" w:rsidRDefault="00865A68" w:rsidP="00865A68">
    <w:pPr>
      <w:pStyle w:val="a3"/>
      <w:jc w:val="right"/>
      <w:rPr>
        <w:sz w:val="18"/>
      </w:rPr>
    </w:pPr>
    <w:r w:rsidRPr="00865A68">
      <w:rPr>
        <w:rFonts w:hint="eastAsia"/>
        <w:sz w:val="18"/>
      </w:rPr>
      <w:t>看護学科</w:t>
    </w:r>
    <w:r w:rsidRPr="00865A68">
      <w:rPr>
        <w:rFonts w:hint="eastAsia"/>
        <w:sz w:val="18"/>
      </w:rPr>
      <w:t xml:space="preserve"> </w:t>
    </w:r>
    <w:r w:rsidRPr="00865A68">
      <w:rPr>
        <w:rFonts w:hint="eastAsia"/>
        <w:sz w:val="18"/>
      </w:rPr>
      <w:t>精神看護学</w:t>
    </w:r>
  </w:p>
  <w:p w14:paraId="230E43EB" w14:textId="77777777" w:rsidR="00382ACE" w:rsidDel="008B54CA" w:rsidRDefault="00382ACE" w:rsidP="00382ACE">
    <w:pPr>
      <w:wordWrap w:val="0"/>
      <w:snapToGrid w:val="0"/>
      <w:spacing w:line="199" w:lineRule="exact"/>
      <w:rPr>
        <w:del w:id="3" w:author="長谷川 達也" w:date="2023-06-16T17:45:00Z"/>
      </w:rPr>
    </w:pPr>
    <w:r>
      <w:rPr>
        <w:rFonts w:hint="eastAsia"/>
        <w:sz w:val="18"/>
      </w:rPr>
      <w:t>（</w:t>
    </w:r>
    <w:del w:id="4" w:author="長谷川 達也" w:date="2023-06-16T16:53:00Z">
      <w:r w:rsidDel="00F043F2">
        <w:rPr>
          <w:rFonts w:hint="eastAsia"/>
          <w:sz w:val="18"/>
        </w:rPr>
        <w:delText>別紙</w:delText>
      </w:r>
    </w:del>
    <w:r>
      <w:rPr>
        <w:rFonts w:hint="eastAsia"/>
        <w:sz w:val="18"/>
      </w:rPr>
      <w:t>様式１）</w:t>
    </w:r>
  </w:p>
  <w:p w14:paraId="31A5071A" w14:textId="77777777" w:rsidR="00382ACE" w:rsidRPr="00865A68" w:rsidRDefault="00382ACE" w:rsidP="008B54CA">
    <w:pPr>
      <w:wordWrap w:val="0"/>
      <w:snapToGrid w:val="0"/>
      <w:spacing w:line="199" w:lineRule="exact"/>
      <w:rPr>
        <w:rFonts w:hint="eastAsia"/>
      </w:rPr>
      <w:pPrChange w:id="5" w:author="長谷川 達也" w:date="2023-06-16T17:45:00Z">
        <w:pPr>
          <w:pStyle w:val="a3"/>
          <w:jc w:val="right"/>
        </w:pPr>
      </w:pPrChange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長谷川 達也">
    <w15:presenceInfo w15:providerId="AD" w15:userId="S-1-5-21-4077037981-603560832-1241158200-10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trackRevisions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00B0"/>
    <w:rsid w:val="001B5E0A"/>
    <w:rsid w:val="001E59BD"/>
    <w:rsid w:val="00201985"/>
    <w:rsid w:val="0022611E"/>
    <w:rsid w:val="002738AA"/>
    <w:rsid w:val="00287D20"/>
    <w:rsid w:val="002D5AF2"/>
    <w:rsid w:val="002F2D8E"/>
    <w:rsid w:val="002F2F74"/>
    <w:rsid w:val="003462EA"/>
    <w:rsid w:val="00382ACE"/>
    <w:rsid w:val="003A2C80"/>
    <w:rsid w:val="00455D8C"/>
    <w:rsid w:val="004615E3"/>
    <w:rsid w:val="004B28E3"/>
    <w:rsid w:val="004D270A"/>
    <w:rsid w:val="004E05F4"/>
    <w:rsid w:val="00501359"/>
    <w:rsid w:val="005131FD"/>
    <w:rsid w:val="00672109"/>
    <w:rsid w:val="00770532"/>
    <w:rsid w:val="00826777"/>
    <w:rsid w:val="0084756F"/>
    <w:rsid w:val="00865A68"/>
    <w:rsid w:val="00865AC2"/>
    <w:rsid w:val="008672A0"/>
    <w:rsid w:val="008B54CA"/>
    <w:rsid w:val="008D42CE"/>
    <w:rsid w:val="008F6573"/>
    <w:rsid w:val="00946C48"/>
    <w:rsid w:val="00994EBD"/>
    <w:rsid w:val="009A4064"/>
    <w:rsid w:val="009B69FD"/>
    <w:rsid w:val="009F47DB"/>
    <w:rsid w:val="00A205B4"/>
    <w:rsid w:val="00A40B3C"/>
    <w:rsid w:val="00A74D26"/>
    <w:rsid w:val="00C41991"/>
    <w:rsid w:val="00C57556"/>
    <w:rsid w:val="00C60C9D"/>
    <w:rsid w:val="00C85C85"/>
    <w:rsid w:val="00CC12A7"/>
    <w:rsid w:val="00CE08F4"/>
    <w:rsid w:val="00D064BF"/>
    <w:rsid w:val="00D1371A"/>
    <w:rsid w:val="00E02E37"/>
    <w:rsid w:val="00E21AB7"/>
    <w:rsid w:val="00E277E7"/>
    <w:rsid w:val="00E4049D"/>
    <w:rsid w:val="00E85DAA"/>
    <w:rsid w:val="00EA0477"/>
    <w:rsid w:val="00EC101A"/>
    <w:rsid w:val="00EC1BD7"/>
    <w:rsid w:val="00EE720E"/>
    <w:rsid w:val="00F043F2"/>
    <w:rsid w:val="00F10AA3"/>
    <w:rsid w:val="00F17DE8"/>
    <w:rsid w:val="00F55E53"/>
    <w:rsid w:val="00F62BA8"/>
    <w:rsid w:val="00FB5F97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DC2C1C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54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46</cp:revision>
  <cp:lastPrinted>2023-06-09T05:45:00Z</cp:lastPrinted>
  <dcterms:created xsi:type="dcterms:W3CDTF">2017-10-16T01:21:00Z</dcterms:created>
  <dcterms:modified xsi:type="dcterms:W3CDTF">2023-06-16T08:45:00Z</dcterms:modified>
</cp:coreProperties>
</file>